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15C" w:rsidRPr="007C54AC" w:rsidRDefault="00693642">
      <w:pPr>
        <w:shd w:val="clear" w:color="auto" w:fill="FFFFFF"/>
        <w:spacing w:before="3696"/>
        <w:ind w:left="5"/>
        <w:jc w:val="center"/>
        <w:rPr>
          <w:rFonts w:ascii="Calibri" w:hAnsi="Calibri" w:cs="Calibri"/>
          <w:sz w:val="32"/>
          <w:szCs w:val="32"/>
        </w:rPr>
      </w:pPr>
      <w:r w:rsidRPr="007C54AC">
        <w:rPr>
          <w:rFonts w:ascii="Calibri" w:hAnsi="Calibri" w:cs="Calibri"/>
          <w:b/>
          <w:bCs/>
          <w:spacing w:val="-8"/>
          <w:sz w:val="32"/>
          <w:szCs w:val="32"/>
        </w:rPr>
        <w:t xml:space="preserve">EDITAL DO LEILÃO Nº </w:t>
      </w:r>
      <w:r w:rsidR="004357E0">
        <w:rPr>
          <w:rFonts w:ascii="Calibri" w:hAnsi="Calibri" w:cs="Calibri"/>
          <w:b/>
          <w:bCs/>
          <w:spacing w:val="-8"/>
          <w:sz w:val="32"/>
          <w:szCs w:val="32"/>
        </w:rPr>
        <w:t>01</w:t>
      </w:r>
      <w:r w:rsidRPr="007C54AC">
        <w:rPr>
          <w:rFonts w:ascii="Calibri" w:hAnsi="Calibri" w:cs="Calibri"/>
          <w:b/>
          <w:bCs/>
          <w:spacing w:val="-8"/>
          <w:sz w:val="32"/>
          <w:szCs w:val="32"/>
        </w:rPr>
        <w:t>/201</w:t>
      </w:r>
      <w:r w:rsidR="002323EB">
        <w:rPr>
          <w:rFonts w:ascii="Calibri" w:hAnsi="Calibri" w:cs="Calibri"/>
          <w:b/>
          <w:bCs/>
          <w:spacing w:val="-8"/>
          <w:sz w:val="32"/>
          <w:szCs w:val="32"/>
        </w:rPr>
        <w:t>3</w:t>
      </w:r>
    </w:p>
    <w:p w:rsidR="00B6715C" w:rsidRPr="007C54AC" w:rsidRDefault="00693642">
      <w:pPr>
        <w:shd w:val="clear" w:color="auto" w:fill="FFFFFF"/>
        <w:spacing w:before="370"/>
        <w:ind w:left="10"/>
        <w:jc w:val="center"/>
        <w:rPr>
          <w:rFonts w:ascii="Calibri" w:hAnsi="Calibri" w:cs="Calibri"/>
          <w:sz w:val="32"/>
          <w:szCs w:val="32"/>
        </w:rPr>
      </w:pPr>
      <w:r w:rsidRPr="007C54AC">
        <w:rPr>
          <w:rFonts w:ascii="Calibri" w:hAnsi="Calibri" w:cs="Calibri"/>
          <w:b/>
          <w:bCs/>
          <w:spacing w:val="-11"/>
          <w:sz w:val="32"/>
          <w:szCs w:val="32"/>
        </w:rPr>
        <w:t>ANEXO 1</w:t>
      </w:r>
      <w:r w:rsidR="00D45C89" w:rsidRPr="007C54AC">
        <w:rPr>
          <w:rFonts w:ascii="Calibri" w:hAnsi="Calibri" w:cs="Calibri"/>
          <w:b/>
          <w:bCs/>
          <w:spacing w:val="-11"/>
          <w:sz w:val="32"/>
          <w:szCs w:val="32"/>
        </w:rPr>
        <w:t>8</w:t>
      </w:r>
    </w:p>
    <w:p w:rsidR="00B6715C" w:rsidRPr="007C54AC" w:rsidRDefault="00693642" w:rsidP="00D45C89">
      <w:pPr>
        <w:shd w:val="clear" w:color="auto" w:fill="FFFFFF"/>
        <w:spacing w:before="250" w:line="562" w:lineRule="exact"/>
        <w:jc w:val="center"/>
        <w:rPr>
          <w:rFonts w:ascii="Calibri" w:hAnsi="Calibri" w:cs="Calibri"/>
          <w:sz w:val="32"/>
          <w:szCs w:val="32"/>
        </w:rPr>
      </w:pPr>
      <w:r w:rsidRPr="007C54AC">
        <w:rPr>
          <w:rFonts w:ascii="Calibri" w:hAnsi="Calibri" w:cs="Calibri"/>
          <w:b/>
          <w:bCs/>
          <w:spacing w:val="-23"/>
          <w:sz w:val="32"/>
          <w:szCs w:val="32"/>
        </w:rPr>
        <w:t xml:space="preserve">MODELO DE DECLARAÇÃO DE REGULARIDADE AO </w:t>
      </w:r>
      <w:r w:rsidRPr="007C54AC">
        <w:rPr>
          <w:rFonts w:ascii="Calibri" w:hAnsi="Calibri" w:cs="Calibri"/>
          <w:b/>
          <w:bCs/>
          <w:spacing w:val="-14"/>
          <w:sz w:val="32"/>
          <w:szCs w:val="32"/>
        </w:rPr>
        <w:t>ARTIGO 7º, XXXIII, DA CONSTITUIÇÃO FEDERAL</w:t>
      </w:r>
    </w:p>
    <w:p w:rsidR="004E2BE1" w:rsidRDefault="004E2BE1">
      <w:pPr>
        <w:shd w:val="clear" w:color="auto" w:fill="FFFFFF"/>
        <w:spacing w:before="250" w:line="562" w:lineRule="exact"/>
        <w:ind w:left="442" w:hanging="226"/>
        <w:rPr>
          <w:rFonts w:ascii="Calibri" w:hAnsi="Calibri" w:cs="Calibri"/>
          <w:sz w:val="32"/>
          <w:szCs w:val="32"/>
        </w:rPr>
      </w:pPr>
    </w:p>
    <w:p w:rsidR="004E2BE1" w:rsidRPr="004E2BE1" w:rsidRDefault="004E2BE1" w:rsidP="004E2BE1">
      <w:pPr>
        <w:rPr>
          <w:rFonts w:ascii="Calibri" w:hAnsi="Calibri" w:cs="Calibri"/>
          <w:sz w:val="32"/>
          <w:szCs w:val="32"/>
        </w:rPr>
      </w:pPr>
    </w:p>
    <w:p w:rsidR="004E2BE1" w:rsidRPr="004E2BE1" w:rsidRDefault="004E2BE1" w:rsidP="004E2BE1">
      <w:pPr>
        <w:jc w:val="center"/>
        <w:rPr>
          <w:rFonts w:ascii="Calibri" w:hAnsi="Calibri" w:cs="Calibri"/>
          <w:sz w:val="32"/>
          <w:szCs w:val="32"/>
        </w:rPr>
      </w:pPr>
    </w:p>
    <w:p w:rsidR="004E2BE1" w:rsidRDefault="004E2BE1" w:rsidP="004E2BE1">
      <w:pPr>
        <w:rPr>
          <w:rFonts w:ascii="Calibri" w:hAnsi="Calibri" w:cs="Calibri"/>
          <w:sz w:val="32"/>
          <w:szCs w:val="32"/>
        </w:rPr>
      </w:pPr>
    </w:p>
    <w:p w:rsidR="00B6715C" w:rsidRPr="004E2BE1" w:rsidRDefault="00B6715C" w:rsidP="004E2BE1">
      <w:pPr>
        <w:rPr>
          <w:rFonts w:ascii="Calibri" w:hAnsi="Calibri" w:cs="Calibri"/>
          <w:sz w:val="32"/>
          <w:szCs w:val="32"/>
        </w:rPr>
        <w:sectPr w:rsidR="00B6715C" w:rsidRPr="004E2BE1" w:rsidSect="004E2BE1">
          <w:headerReference w:type="default" r:id="rId7"/>
          <w:footerReference w:type="default" r:id="rId8"/>
          <w:headerReference w:type="first" r:id="rId9"/>
          <w:type w:val="continuous"/>
          <w:pgSz w:w="11909" w:h="16834"/>
          <w:pgMar w:top="1440" w:right="1478" w:bottom="720" w:left="1752" w:header="720" w:footer="720" w:gutter="0"/>
          <w:cols w:space="60"/>
          <w:noEndnote/>
          <w:titlePg/>
          <w:docGrid w:linePitch="272"/>
        </w:sectPr>
      </w:pPr>
    </w:p>
    <w:p w:rsidR="00B6715C" w:rsidRPr="007C54AC" w:rsidRDefault="00693642">
      <w:pPr>
        <w:shd w:val="clear" w:color="auto" w:fill="FFFFFF"/>
        <w:spacing w:before="485"/>
        <w:ind w:left="230"/>
        <w:rPr>
          <w:rFonts w:ascii="Calibri" w:hAnsi="Calibri" w:cs="Calibri"/>
          <w:sz w:val="22"/>
          <w:szCs w:val="22"/>
        </w:rPr>
      </w:pPr>
      <w:r w:rsidRPr="007C54AC">
        <w:rPr>
          <w:rFonts w:ascii="Calibri" w:hAnsi="Calibri" w:cs="Calibri"/>
          <w:b/>
          <w:bCs/>
          <w:sz w:val="22"/>
          <w:szCs w:val="22"/>
        </w:rPr>
        <w:lastRenderedPageBreak/>
        <w:t>Modelo de Declaração de Regularidade ao Artigo 7º, XXXIII, da Constituição Federal</w:t>
      </w:r>
    </w:p>
    <w:p w:rsidR="00F36970" w:rsidRPr="007C54AC" w:rsidRDefault="00F36970">
      <w:pPr>
        <w:shd w:val="clear" w:color="auto" w:fill="FFFFFF"/>
        <w:spacing w:before="451"/>
        <w:rPr>
          <w:rFonts w:ascii="Calibri" w:hAnsi="Calibri" w:cs="Calibri"/>
          <w:sz w:val="22"/>
          <w:szCs w:val="22"/>
        </w:rPr>
      </w:pPr>
    </w:p>
    <w:p w:rsidR="00B6715C" w:rsidRPr="007C54AC" w:rsidRDefault="00693642">
      <w:pPr>
        <w:shd w:val="clear" w:color="auto" w:fill="FFFFFF"/>
        <w:spacing w:before="451"/>
        <w:rPr>
          <w:rFonts w:ascii="Calibri" w:hAnsi="Calibri" w:cs="Calibri"/>
          <w:sz w:val="22"/>
          <w:szCs w:val="22"/>
        </w:rPr>
      </w:pPr>
      <w:r w:rsidRPr="007C54AC">
        <w:rPr>
          <w:rFonts w:ascii="Calibri" w:hAnsi="Calibri" w:cs="Calibri"/>
          <w:sz w:val="22"/>
          <w:szCs w:val="22"/>
        </w:rPr>
        <w:t>[local], [•] de [•] de 201</w:t>
      </w:r>
      <w:r w:rsidR="002323EB">
        <w:rPr>
          <w:rFonts w:ascii="Calibri" w:hAnsi="Calibri" w:cs="Calibri"/>
          <w:sz w:val="22"/>
          <w:szCs w:val="22"/>
        </w:rPr>
        <w:t>3</w:t>
      </w:r>
    </w:p>
    <w:p w:rsidR="00B6715C" w:rsidRPr="007C54AC" w:rsidRDefault="00693642">
      <w:pPr>
        <w:shd w:val="clear" w:color="auto" w:fill="FFFFFF"/>
        <w:spacing w:before="341" w:line="336" w:lineRule="exact"/>
        <w:ind w:right="4493"/>
        <w:rPr>
          <w:rFonts w:ascii="Calibri" w:hAnsi="Calibri" w:cs="Calibri"/>
          <w:sz w:val="22"/>
          <w:szCs w:val="22"/>
        </w:rPr>
      </w:pPr>
      <w:r w:rsidRPr="007C54AC">
        <w:rPr>
          <w:rFonts w:ascii="Calibri" w:hAnsi="Calibri" w:cs="Calibri"/>
          <w:sz w:val="22"/>
          <w:szCs w:val="22"/>
        </w:rPr>
        <w:t>À Agência Nacional de Aviação Civil - ANAC Setor Comercial Sul, Quadra 09, Lote C Ed. Parque da Cidade Corporate - Torre A CEP 70308-200 - Brasília/DF – Brasil</w:t>
      </w:r>
    </w:p>
    <w:p w:rsidR="00B6715C" w:rsidRPr="007C54AC" w:rsidRDefault="00693642">
      <w:pPr>
        <w:shd w:val="clear" w:color="auto" w:fill="FFFFFF"/>
        <w:spacing w:before="696" w:line="437" w:lineRule="exact"/>
        <w:ind w:right="5"/>
        <w:jc w:val="both"/>
        <w:rPr>
          <w:rFonts w:ascii="Calibri" w:hAnsi="Calibri" w:cs="Calibri"/>
          <w:sz w:val="22"/>
          <w:szCs w:val="22"/>
        </w:rPr>
      </w:pPr>
      <w:r w:rsidRPr="007C54AC">
        <w:rPr>
          <w:rFonts w:ascii="Calibri" w:hAnsi="Calibri" w:cs="Calibri"/>
          <w:b/>
          <w:bCs/>
          <w:sz w:val="22"/>
          <w:szCs w:val="22"/>
        </w:rPr>
        <w:t xml:space="preserve">Ref.: </w:t>
      </w:r>
      <w:r w:rsidRPr="00CB09EA">
        <w:rPr>
          <w:rFonts w:ascii="Calibri" w:hAnsi="Calibri" w:cs="Calibri"/>
          <w:bCs/>
          <w:sz w:val="22"/>
          <w:szCs w:val="22"/>
        </w:rPr>
        <w:t xml:space="preserve">Edital de Leilão n° </w:t>
      </w:r>
      <w:r w:rsidR="004357E0">
        <w:rPr>
          <w:rFonts w:ascii="Calibri" w:hAnsi="Calibri" w:cs="Calibri"/>
          <w:bCs/>
          <w:sz w:val="22"/>
          <w:szCs w:val="22"/>
        </w:rPr>
        <w:t>01</w:t>
      </w:r>
      <w:r w:rsidRPr="00CB09EA">
        <w:rPr>
          <w:rFonts w:ascii="Calibri" w:hAnsi="Calibri" w:cs="Calibri"/>
          <w:bCs/>
          <w:sz w:val="22"/>
          <w:szCs w:val="22"/>
        </w:rPr>
        <w:t>/201</w:t>
      </w:r>
      <w:r w:rsidR="002323EB" w:rsidRPr="00CB09EA">
        <w:rPr>
          <w:rFonts w:ascii="Calibri" w:hAnsi="Calibri" w:cs="Calibri"/>
          <w:bCs/>
          <w:sz w:val="22"/>
          <w:szCs w:val="22"/>
        </w:rPr>
        <w:t>3</w:t>
      </w:r>
      <w:r w:rsidRPr="00CB09EA">
        <w:rPr>
          <w:rFonts w:ascii="Calibri" w:hAnsi="Calibri" w:cs="Calibri"/>
          <w:bCs/>
          <w:sz w:val="22"/>
          <w:szCs w:val="22"/>
        </w:rPr>
        <w:t xml:space="preserve"> – Declaração de Regularidade ao Artigo 7º, XXXIII da Constituição Federal</w:t>
      </w:r>
    </w:p>
    <w:p w:rsidR="00B6715C" w:rsidRPr="007C54AC" w:rsidRDefault="00693642">
      <w:pPr>
        <w:shd w:val="clear" w:color="auto" w:fill="FFFFFF"/>
        <w:spacing w:before="571"/>
        <w:rPr>
          <w:rFonts w:ascii="Calibri" w:hAnsi="Calibri" w:cs="Calibri"/>
          <w:sz w:val="22"/>
          <w:szCs w:val="22"/>
        </w:rPr>
      </w:pPr>
      <w:r w:rsidRPr="007C54AC">
        <w:rPr>
          <w:rFonts w:ascii="Calibri" w:hAnsi="Calibri" w:cs="Calibri"/>
          <w:sz w:val="22"/>
          <w:szCs w:val="22"/>
        </w:rPr>
        <w:t>Prezados Senhores,</w:t>
      </w:r>
    </w:p>
    <w:p w:rsidR="00B6715C" w:rsidRPr="007C54AC" w:rsidRDefault="00693642">
      <w:pPr>
        <w:shd w:val="clear" w:color="auto" w:fill="FFFFFF"/>
        <w:spacing w:before="470" w:line="437" w:lineRule="exact"/>
        <w:jc w:val="both"/>
        <w:rPr>
          <w:rFonts w:ascii="Calibri" w:hAnsi="Calibri" w:cs="Calibri"/>
          <w:sz w:val="22"/>
          <w:szCs w:val="22"/>
        </w:rPr>
      </w:pPr>
      <w:r w:rsidRPr="007C54AC">
        <w:rPr>
          <w:rFonts w:ascii="Calibri" w:hAnsi="Calibri" w:cs="Calibri"/>
          <w:sz w:val="22"/>
          <w:szCs w:val="22"/>
        </w:rPr>
        <w:t>Em atendimento ao item 4.4.4 do Edital em referência, a [Proponente], por seu(s) representante(s) credenciado(s) abaixo assinado(s), declara</w:t>
      </w:r>
      <w:del w:id="0" w:author="gustavo.oliveira" w:date="2013-10-03T19:47:00Z">
        <w:r w:rsidRPr="007C54AC" w:rsidDel="009C6D41">
          <w:rPr>
            <w:rFonts w:ascii="Calibri" w:hAnsi="Calibri" w:cs="Calibri"/>
            <w:sz w:val="22"/>
            <w:szCs w:val="22"/>
          </w:rPr>
          <w:delText xml:space="preserve">, sob as penas da legislação aplicável, </w:delText>
        </w:r>
      </w:del>
      <w:ins w:id="1" w:author="gustavo.oliveira" w:date="2013-10-03T19:47:00Z">
        <w:r w:rsidR="009C6D41" w:rsidRPr="009C6D41">
          <w:rPr>
            <w:rFonts w:ascii="Calibri" w:hAnsi="Calibri" w:cs="Calibri"/>
            <w:sz w:val="22"/>
            <w:szCs w:val="22"/>
          </w:rPr>
          <w:t xml:space="preserve">, para fins do disposto no inciso V do art. 27 da Lei nº 8.666, de 21 de junho de 1993, acrescido pela Lei nº 9.854, de 27 de outubro de 1999, que não emprega menor de dezoito anos em trabalho noturno, perigoso ou insalubre e não emprega menor de dezesseis anos, salvo na condição de </w:t>
        </w:r>
        <w:proofErr w:type="gramStart"/>
        <w:r w:rsidR="009C6D41" w:rsidRPr="009C6D41">
          <w:rPr>
            <w:rFonts w:ascii="Calibri" w:hAnsi="Calibri" w:cs="Calibri"/>
            <w:sz w:val="22"/>
            <w:szCs w:val="22"/>
          </w:rPr>
          <w:t>aprendiz</w:t>
        </w:r>
      </w:ins>
      <w:ins w:id="2" w:author="gustavo.oliveira" w:date="2013-10-03T19:48:00Z">
        <w:r w:rsidR="009C6D41">
          <w:rPr>
            <w:rFonts w:ascii="Calibri" w:hAnsi="Calibri" w:cs="Calibri"/>
            <w:sz w:val="22"/>
            <w:szCs w:val="22"/>
          </w:rPr>
          <w:t>.</w:t>
        </w:r>
      </w:ins>
      <w:proofErr w:type="gramEnd"/>
      <w:del w:id="3" w:author="gustavo.oliveira" w:date="2013-10-03T19:48:00Z">
        <w:r w:rsidRPr="007C54AC" w:rsidDel="009C6D41">
          <w:rPr>
            <w:rFonts w:ascii="Calibri" w:hAnsi="Calibri" w:cs="Calibri"/>
            <w:sz w:val="22"/>
            <w:szCs w:val="22"/>
          </w:rPr>
          <w:delText>por si, por seus sucessores e ce</w:delText>
        </w:r>
        <w:bookmarkStart w:id="4" w:name="_GoBack"/>
        <w:bookmarkEnd w:id="4"/>
        <w:r w:rsidRPr="007C54AC" w:rsidDel="009C6D41">
          <w:rPr>
            <w:rFonts w:ascii="Calibri" w:hAnsi="Calibri" w:cs="Calibri"/>
            <w:sz w:val="22"/>
            <w:szCs w:val="22"/>
          </w:rPr>
          <w:delText>ssionários, que se encontra em situação regular perante o Ministério do Trabalho, no que se refere à observância do disposto no inciso XXXIII, do artigo 7º, da Constituição Federal</w:delText>
        </w:r>
      </w:del>
      <w:r w:rsidRPr="007C54AC">
        <w:rPr>
          <w:rFonts w:ascii="Calibri" w:hAnsi="Calibri" w:cs="Calibri"/>
          <w:sz w:val="22"/>
          <w:szCs w:val="22"/>
        </w:rPr>
        <w:t>.</w:t>
      </w:r>
    </w:p>
    <w:p w:rsidR="00B6715C" w:rsidRPr="007C54AC" w:rsidRDefault="00693642">
      <w:pPr>
        <w:shd w:val="clear" w:color="auto" w:fill="FFFFFF"/>
        <w:tabs>
          <w:tab w:val="left" w:leader="underscore" w:pos="4896"/>
        </w:tabs>
        <w:spacing w:before="878" w:line="437" w:lineRule="exact"/>
        <w:rPr>
          <w:rFonts w:ascii="Calibri" w:hAnsi="Calibri" w:cs="Calibri"/>
          <w:sz w:val="22"/>
          <w:szCs w:val="22"/>
        </w:rPr>
      </w:pPr>
      <w:r w:rsidRPr="007C54AC">
        <w:rPr>
          <w:rFonts w:ascii="Calibri" w:hAnsi="Calibri" w:cs="Calibri"/>
          <w:sz w:val="22"/>
          <w:szCs w:val="22"/>
        </w:rPr>
        <w:tab/>
      </w:r>
    </w:p>
    <w:p w:rsidR="00693642" w:rsidRPr="007C54AC" w:rsidRDefault="00693642">
      <w:pPr>
        <w:shd w:val="clear" w:color="auto" w:fill="FFFFFF"/>
        <w:spacing w:line="437" w:lineRule="exact"/>
        <w:ind w:right="6739"/>
        <w:rPr>
          <w:rFonts w:ascii="Calibri" w:hAnsi="Calibri" w:cs="Calibri"/>
          <w:sz w:val="22"/>
          <w:szCs w:val="22"/>
        </w:rPr>
      </w:pPr>
      <w:r w:rsidRPr="007C54AC">
        <w:rPr>
          <w:rFonts w:ascii="Calibri" w:hAnsi="Calibri" w:cs="Calibri"/>
          <w:sz w:val="22"/>
          <w:szCs w:val="22"/>
        </w:rPr>
        <w:t>[</w:t>
      </w:r>
      <w:r w:rsidRPr="007C54AC">
        <w:rPr>
          <w:rFonts w:ascii="Calibri" w:hAnsi="Calibri" w:cs="Calibri"/>
          <w:b/>
          <w:bCs/>
          <w:sz w:val="22"/>
          <w:szCs w:val="22"/>
        </w:rPr>
        <w:t>Proponente</w:t>
      </w:r>
      <w:r w:rsidRPr="007C54AC">
        <w:rPr>
          <w:rFonts w:ascii="Calibri" w:hAnsi="Calibri" w:cs="Calibri"/>
          <w:sz w:val="22"/>
          <w:szCs w:val="22"/>
        </w:rPr>
        <w:t>] [representante legal]</w:t>
      </w:r>
    </w:p>
    <w:sectPr w:rsidR="00693642" w:rsidRPr="007C54AC" w:rsidSect="004E2BE1">
      <w:pgSz w:w="11909" w:h="16834"/>
      <w:pgMar w:top="1440" w:right="1416" w:bottom="720" w:left="1704" w:header="720" w:footer="720" w:gutter="0"/>
      <w:pgNumType w:start="1"/>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436D" w:rsidRDefault="00E9436D" w:rsidP="00D45C89">
      <w:r>
        <w:separator/>
      </w:r>
    </w:p>
  </w:endnote>
  <w:endnote w:type="continuationSeparator" w:id="1">
    <w:p w:rsidR="00E9436D" w:rsidRDefault="00E9436D" w:rsidP="00D45C8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BE1" w:rsidRDefault="00B055A6">
    <w:pPr>
      <w:pStyle w:val="Rodap"/>
      <w:jc w:val="center"/>
    </w:pPr>
    <w:r>
      <w:fldChar w:fldCharType="begin"/>
    </w:r>
    <w:r w:rsidR="0027016D">
      <w:instrText xml:space="preserve"> PAGE   \* MERGEFORMAT </w:instrText>
    </w:r>
    <w:r>
      <w:fldChar w:fldCharType="separate"/>
    </w:r>
    <w:r w:rsidR="009C6D41">
      <w:rPr>
        <w:noProof/>
      </w:rPr>
      <w:t>1</w:t>
    </w:r>
    <w:r>
      <w:rPr>
        <w:noProof/>
      </w:rPr>
      <w:fldChar w:fldCharType="end"/>
    </w:r>
  </w:p>
  <w:p w:rsidR="004E2BE1" w:rsidRDefault="004E2BE1">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436D" w:rsidRDefault="00E9436D" w:rsidP="00D45C89">
      <w:r>
        <w:separator/>
      </w:r>
    </w:p>
  </w:footnote>
  <w:footnote w:type="continuationSeparator" w:id="1">
    <w:p w:rsidR="00E9436D" w:rsidRDefault="00E9436D" w:rsidP="00D45C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4AC" w:rsidRDefault="002323EB" w:rsidP="00D45C89">
    <w:pPr>
      <w:jc w:val="center"/>
      <w:rPr>
        <w:b/>
      </w:rPr>
    </w:pPr>
    <w:r>
      <w:rPr>
        <w:b/>
        <w:noProof/>
      </w:rPr>
      <w:drawing>
        <wp:inline distT="0" distB="0" distL="0" distR="0">
          <wp:extent cx="2512060" cy="539115"/>
          <wp:effectExtent l="0" t="0" r="2540" b="0"/>
          <wp:docPr id="1" name="Imagem 1" descr="Descrição: anac_comp_horz_esp-c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anac_comp_horz_esp-cor.png"/>
                  <pic:cNvPicPr>
                    <a:picLocks noChangeAspect="1" noChangeArrowheads="1"/>
                  </pic:cNvPicPr>
                </pic:nvPicPr>
                <pic:blipFill>
                  <a:blip r:embed="rId1"/>
                  <a:srcRect/>
                  <a:stretch>
                    <a:fillRect/>
                  </a:stretch>
                </pic:blipFill>
                <pic:spPr bwMode="auto">
                  <a:xfrm>
                    <a:off x="0" y="0"/>
                    <a:ext cx="2512060" cy="539115"/>
                  </a:xfrm>
                  <a:prstGeom prst="rect">
                    <a:avLst/>
                  </a:prstGeom>
                  <a:noFill/>
                  <a:ln w="9525">
                    <a:noFill/>
                    <a:miter lim="800000"/>
                    <a:headEnd/>
                    <a:tailEnd/>
                  </a:ln>
                </pic:spPr>
              </pic:pic>
            </a:graphicData>
          </a:graphic>
        </wp:inline>
      </w:drawing>
    </w:r>
  </w:p>
  <w:p w:rsidR="004357E0" w:rsidRPr="000C10F7" w:rsidRDefault="004357E0" w:rsidP="004357E0">
    <w:pPr>
      <w:jc w:val="center"/>
      <w:rPr>
        <w:rFonts w:ascii="Calibri" w:hAnsi="Calibri"/>
        <w:b/>
      </w:rPr>
    </w:pPr>
    <w:r w:rsidRPr="000C10F7">
      <w:rPr>
        <w:rFonts w:ascii="Calibri" w:hAnsi="Calibri"/>
        <w:b/>
      </w:rPr>
      <w:t xml:space="preserve">EDITAL DO LEILÃO Nº </w:t>
    </w:r>
    <w:r>
      <w:rPr>
        <w:rFonts w:ascii="Calibri" w:hAnsi="Calibri"/>
        <w:b/>
      </w:rPr>
      <w:t>01</w:t>
    </w:r>
    <w:r w:rsidRPr="000C10F7">
      <w:rPr>
        <w:rFonts w:ascii="Calibri" w:hAnsi="Calibri"/>
        <w:b/>
      </w:rPr>
      <w:t>/2013</w:t>
    </w:r>
  </w:p>
  <w:p w:rsidR="004357E0" w:rsidRPr="000C10F7" w:rsidRDefault="004357E0" w:rsidP="004357E0">
    <w:pPr>
      <w:jc w:val="center"/>
      <w:rPr>
        <w:rFonts w:ascii="Calibri" w:hAnsi="Calibri"/>
        <w:b/>
      </w:rPr>
    </w:pPr>
    <w:r w:rsidRPr="000C10F7">
      <w:rPr>
        <w:rFonts w:ascii="Calibri" w:hAnsi="Calibri"/>
        <w:b/>
      </w:rPr>
      <w:t>CONCESSÃO PARA AMPLIAÇÃO, MANUTENÇÃO E EXPLORAÇÃO DOS AEROPORTOS INTERNACIONAIS</w:t>
    </w:r>
  </w:p>
  <w:p w:rsidR="004357E0" w:rsidRPr="00DB077F" w:rsidRDefault="004357E0" w:rsidP="004357E0">
    <w:pPr>
      <w:tabs>
        <w:tab w:val="left" w:pos="2910"/>
        <w:tab w:val="center" w:pos="4440"/>
      </w:tabs>
      <w:jc w:val="center"/>
      <w:rPr>
        <w:rFonts w:ascii="Calibri" w:hAnsi="Calibri"/>
        <w:b/>
        <w:sz w:val="18"/>
        <w:szCs w:val="18"/>
      </w:rPr>
    </w:pPr>
    <w:r w:rsidRPr="000C10F7">
      <w:rPr>
        <w:rFonts w:ascii="Calibri" w:hAnsi="Calibri"/>
        <w:b/>
      </w:rPr>
      <w:t>RIO DE JANEIRO/GALEÃO – TANCREDO NEVES/CONFINS</w:t>
    </w:r>
  </w:p>
  <w:p w:rsidR="007C54AC" w:rsidRPr="007C54AC" w:rsidRDefault="007C54AC" w:rsidP="00D45C89">
    <w:pPr>
      <w:jc w:val="center"/>
      <w:rPr>
        <w:rFonts w:ascii="Calibri" w:hAnsi="Calibri"/>
        <w:b/>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239" w:rsidRDefault="002323EB" w:rsidP="00CC4239">
    <w:pPr>
      <w:jc w:val="center"/>
      <w:rPr>
        <w:b/>
        <w:bCs/>
        <w:sz w:val="16"/>
        <w:szCs w:val="16"/>
      </w:rPr>
    </w:pPr>
    <w:r>
      <w:rPr>
        <w:noProof/>
      </w:rPr>
      <w:drawing>
        <wp:inline distT="0" distB="0" distL="0" distR="0">
          <wp:extent cx="2512060" cy="539115"/>
          <wp:effectExtent l="0" t="0" r="2540" b="0"/>
          <wp:docPr id="2" name="Imagem 0" descr="Descrição: anac_comp_horz_esp-c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Descrição: anac_comp_horz_esp-cor.png"/>
                  <pic:cNvPicPr>
                    <a:picLocks noChangeAspect="1" noChangeArrowheads="1"/>
                  </pic:cNvPicPr>
                </pic:nvPicPr>
                <pic:blipFill>
                  <a:blip r:embed="rId1"/>
                  <a:srcRect/>
                  <a:stretch>
                    <a:fillRect/>
                  </a:stretch>
                </pic:blipFill>
                <pic:spPr bwMode="auto">
                  <a:xfrm>
                    <a:off x="0" y="0"/>
                    <a:ext cx="2512060" cy="539115"/>
                  </a:xfrm>
                  <a:prstGeom prst="rect">
                    <a:avLst/>
                  </a:prstGeom>
                  <a:noFill/>
                  <a:ln w="9525">
                    <a:noFill/>
                    <a:miter lim="800000"/>
                    <a:headEnd/>
                    <a:tailEnd/>
                  </a:ln>
                </pic:spPr>
              </pic:pic>
            </a:graphicData>
          </a:graphic>
        </wp:inline>
      </w:drawing>
    </w:r>
  </w:p>
  <w:p w:rsidR="002323EB" w:rsidRPr="000C10F7" w:rsidRDefault="002323EB" w:rsidP="002323EB">
    <w:pPr>
      <w:jc w:val="center"/>
      <w:rPr>
        <w:rFonts w:ascii="Calibri" w:hAnsi="Calibri"/>
        <w:b/>
      </w:rPr>
    </w:pPr>
    <w:r w:rsidRPr="000C10F7">
      <w:rPr>
        <w:rFonts w:ascii="Calibri" w:hAnsi="Calibri"/>
        <w:b/>
      </w:rPr>
      <w:t xml:space="preserve">EDITAL DO LEILÃO Nº </w:t>
    </w:r>
    <w:r w:rsidR="004357E0">
      <w:rPr>
        <w:rFonts w:ascii="Calibri" w:hAnsi="Calibri"/>
        <w:b/>
      </w:rPr>
      <w:t>01</w:t>
    </w:r>
    <w:r w:rsidRPr="000C10F7">
      <w:rPr>
        <w:rFonts w:ascii="Calibri" w:hAnsi="Calibri"/>
        <w:b/>
      </w:rPr>
      <w:t>/2013</w:t>
    </w:r>
  </w:p>
  <w:p w:rsidR="002323EB" w:rsidRPr="000C10F7" w:rsidRDefault="002323EB" w:rsidP="002323EB">
    <w:pPr>
      <w:jc w:val="center"/>
      <w:rPr>
        <w:rFonts w:ascii="Calibri" w:hAnsi="Calibri"/>
        <w:b/>
      </w:rPr>
    </w:pPr>
    <w:r w:rsidRPr="000C10F7">
      <w:rPr>
        <w:rFonts w:ascii="Calibri" w:hAnsi="Calibri"/>
        <w:b/>
      </w:rPr>
      <w:t>CONCESSÃO PARA AMPLIAÇÃO, MANUTENÇÃO E EXPLORAÇÃO DOS AEROPORTOS INTERNACIONAIS</w:t>
    </w:r>
  </w:p>
  <w:p w:rsidR="00CC4239" w:rsidRPr="00DB077F" w:rsidRDefault="002323EB" w:rsidP="002323EB">
    <w:pPr>
      <w:tabs>
        <w:tab w:val="left" w:pos="2910"/>
        <w:tab w:val="center" w:pos="4440"/>
      </w:tabs>
      <w:jc w:val="center"/>
      <w:rPr>
        <w:rFonts w:ascii="Calibri" w:hAnsi="Calibri"/>
        <w:b/>
        <w:sz w:val="18"/>
        <w:szCs w:val="18"/>
      </w:rPr>
    </w:pPr>
    <w:r w:rsidRPr="000C10F7">
      <w:rPr>
        <w:rFonts w:ascii="Calibri" w:hAnsi="Calibri"/>
        <w:b/>
      </w:rPr>
      <w:t>RIO DE JANEIRO/GALEÃO – TANCREDO NEVES/CONFINS</w:t>
    </w:r>
  </w:p>
  <w:p w:rsidR="00CC4239" w:rsidRPr="00CC4239" w:rsidRDefault="00CC4239">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2EDAEB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embedSystemFonts/>
  <w:bordersDoNotSurroundHeader/>
  <w:bordersDoNotSurroundFooter/>
  <w:proofState w:spelling="clean" w:grammar="clean"/>
  <w:trackRevisions/>
  <w:defaultTabStop w:val="720"/>
  <w:hyphenationZone w:val="425"/>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compat>
  <w:rsids>
    <w:rsidRoot w:val="00693642"/>
    <w:rsid w:val="00090EF4"/>
    <w:rsid w:val="00181D2B"/>
    <w:rsid w:val="001F7EC5"/>
    <w:rsid w:val="00201349"/>
    <w:rsid w:val="002323EB"/>
    <w:rsid w:val="0027016D"/>
    <w:rsid w:val="004357E0"/>
    <w:rsid w:val="004E2BE1"/>
    <w:rsid w:val="00517283"/>
    <w:rsid w:val="00693642"/>
    <w:rsid w:val="00775FC2"/>
    <w:rsid w:val="007C54AC"/>
    <w:rsid w:val="007E15E3"/>
    <w:rsid w:val="00945120"/>
    <w:rsid w:val="00974883"/>
    <w:rsid w:val="009C6D41"/>
    <w:rsid w:val="00A21CEB"/>
    <w:rsid w:val="00A64A8C"/>
    <w:rsid w:val="00B055A6"/>
    <w:rsid w:val="00B6715C"/>
    <w:rsid w:val="00CB09EA"/>
    <w:rsid w:val="00CC4239"/>
    <w:rsid w:val="00D45C89"/>
    <w:rsid w:val="00DB077F"/>
    <w:rsid w:val="00E14F0B"/>
    <w:rsid w:val="00E20B55"/>
    <w:rsid w:val="00E9436D"/>
    <w:rsid w:val="00F36970"/>
    <w:rsid w:val="00F62EC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EC9"/>
    <w:pPr>
      <w:widowControl w:val="0"/>
      <w:autoSpaceDE w:val="0"/>
      <w:autoSpaceDN w:val="0"/>
      <w:adjustRightInd w:val="0"/>
    </w:pPr>
    <w:rPr>
      <w:rFonts w:ascii="Arial" w:hAnsi="Arial"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D45C89"/>
    <w:rPr>
      <w:rFonts w:ascii="Tahoma" w:hAnsi="Tahoma" w:cs="Times New Roman"/>
      <w:sz w:val="16"/>
      <w:szCs w:val="16"/>
    </w:rPr>
  </w:style>
  <w:style w:type="character" w:customStyle="1" w:styleId="TextodebaloChar">
    <w:name w:val="Texto de balão Char"/>
    <w:link w:val="Textodebalo"/>
    <w:uiPriority w:val="99"/>
    <w:semiHidden/>
    <w:rsid w:val="00D45C89"/>
    <w:rPr>
      <w:rFonts w:ascii="Tahoma" w:hAnsi="Tahoma" w:cs="Tahoma"/>
      <w:sz w:val="16"/>
      <w:szCs w:val="16"/>
    </w:rPr>
  </w:style>
  <w:style w:type="paragraph" w:styleId="Cabealho">
    <w:name w:val="header"/>
    <w:basedOn w:val="Normal"/>
    <w:link w:val="CabealhoChar"/>
    <w:uiPriority w:val="99"/>
    <w:unhideWhenUsed/>
    <w:rsid w:val="00D45C89"/>
    <w:pPr>
      <w:tabs>
        <w:tab w:val="center" w:pos="4252"/>
        <w:tab w:val="right" w:pos="8504"/>
      </w:tabs>
    </w:pPr>
    <w:rPr>
      <w:rFonts w:cs="Times New Roman"/>
    </w:rPr>
  </w:style>
  <w:style w:type="character" w:customStyle="1" w:styleId="CabealhoChar">
    <w:name w:val="Cabeçalho Char"/>
    <w:link w:val="Cabealho"/>
    <w:uiPriority w:val="99"/>
    <w:rsid w:val="00D45C89"/>
    <w:rPr>
      <w:rFonts w:ascii="Arial" w:hAnsi="Arial" w:cs="Arial"/>
      <w:sz w:val="20"/>
      <w:szCs w:val="20"/>
    </w:rPr>
  </w:style>
  <w:style w:type="paragraph" w:styleId="Rodap">
    <w:name w:val="footer"/>
    <w:basedOn w:val="Normal"/>
    <w:link w:val="RodapChar"/>
    <w:uiPriority w:val="99"/>
    <w:unhideWhenUsed/>
    <w:rsid w:val="00D45C89"/>
    <w:pPr>
      <w:tabs>
        <w:tab w:val="center" w:pos="4252"/>
        <w:tab w:val="right" w:pos="8504"/>
      </w:tabs>
    </w:pPr>
    <w:rPr>
      <w:rFonts w:cs="Times New Roman"/>
    </w:rPr>
  </w:style>
  <w:style w:type="character" w:customStyle="1" w:styleId="RodapChar">
    <w:name w:val="Rodapé Char"/>
    <w:link w:val="Rodap"/>
    <w:uiPriority w:val="99"/>
    <w:rsid w:val="00D45C89"/>
    <w:rPr>
      <w:rFonts w:ascii="Arial" w:hAnsi="Arial" w:cs="Arial"/>
      <w:sz w:val="20"/>
      <w:szCs w:val="20"/>
    </w:rPr>
  </w:style>
  <w:style w:type="character" w:styleId="Refdecomentrio">
    <w:name w:val="annotation reference"/>
    <w:basedOn w:val="Fontepargpadro"/>
    <w:uiPriority w:val="99"/>
    <w:semiHidden/>
    <w:unhideWhenUsed/>
    <w:rsid w:val="002323EB"/>
    <w:rPr>
      <w:sz w:val="16"/>
      <w:szCs w:val="16"/>
    </w:rPr>
  </w:style>
  <w:style w:type="paragraph" w:styleId="Textodecomentrio">
    <w:name w:val="annotation text"/>
    <w:basedOn w:val="Normal"/>
    <w:link w:val="TextodecomentrioChar"/>
    <w:uiPriority w:val="99"/>
    <w:semiHidden/>
    <w:unhideWhenUsed/>
    <w:rsid w:val="002323EB"/>
  </w:style>
  <w:style w:type="character" w:customStyle="1" w:styleId="TextodecomentrioChar">
    <w:name w:val="Texto de comentário Char"/>
    <w:basedOn w:val="Fontepargpadro"/>
    <w:link w:val="Textodecomentrio"/>
    <w:uiPriority w:val="99"/>
    <w:semiHidden/>
    <w:rsid w:val="002323EB"/>
    <w:rPr>
      <w:rFonts w:ascii="Arial" w:hAnsi="Arial" w:cs="Arial"/>
    </w:rPr>
  </w:style>
  <w:style w:type="paragraph" w:styleId="Assuntodocomentrio">
    <w:name w:val="annotation subject"/>
    <w:basedOn w:val="Textodecomentrio"/>
    <w:next w:val="Textodecomentrio"/>
    <w:link w:val="AssuntodocomentrioChar"/>
    <w:uiPriority w:val="99"/>
    <w:semiHidden/>
    <w:unhideWhenUsed/>
    <w:rsid w:val="002323EB"/>
    <w:rPr>
      <w:b/>
      <w:bCs/>
    </w:rPr>
  </w:style>
  <w:style w:type="character" w:customStyle="1" w:styleId="AssuntodocomentrioChar">
    <w:name w:val="Assunto do comentário Char"/>
    <w:basedOn w:val="TextodecomentrioChar"/>
    <w:link w:val="Assuntodocomentrio"/>
    <w:uiPriority w:val="99"/>
    <w:semiHidden/>
    <w:rsid w:val="002323EB"/>
    <w:rPr>
      <w:rFonts w:ascii="Arial" w:hAnsi="Arial"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EC9"/>
    <w:pPr>
      <w:widowControl w:val="0"/>
      <w:autoSpaceDE w:val="0"/>
      <w:autoSpaceDN w:val="0"/>
      <w:adjustRightInd w:val="0"/>
    </w:pPr>
    <w:rPr>
      <w:rFonts w:ascii="Arial" w:hAnsi="Arial"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D45C89"/>
    <w:rPr>
      <w:rFonts w:ascii="Tahoma" w:hAnsi="Tahoma" w:cs="Times New Roman"/>
      <w:sz w:val="16"/>
      <w:szCs w:val="16"/>
    </w:rPr>
  </w:style>
  <w:style w:type="character" w:customStyle="1" w:styleId="TextodebaloChar">
    <w:name w:val="Texto de balão Char"/>
    <w:link w:val="Textodebalo"/>
    <w:uiPriority w:val="99"/>
    <w:semiHidden/>
    <w:rsid w:val="00D45C89"/>
    <w:rPr>
      <w:rFonts w:ascii="Tahoma" w:hAnsi="Tahoma" w:cs="Tahoma"/>
      <w:sz w:val="16"/>
      <w:szCs w:val="16"/>
    </w:rPr>
  </w:style>
  <w:style w:type="paragraph" w:styleId="Cabealho">
    <w:name w:val="header"/>
    <w:basedOn w:val="Normal"/>
    <w:link w:val="CabealhoChar"/>
    <w:uiPriority w:val="99"/>
    <w:unhideWhenUsed/>
    <w:rsid w:val="00D45C89"/>
    <w:pPr>
      <w:tabs>
        <w:tab w:val="center" w:pos="4252"/>
        <w:tab w:val="right" w:pos="8504"/>
      </w:tabs>
    </w:pPr>
    <w:rPr>
      <w:rFonts w:cs="Times New Roman"/>
    </w:rPr>
  </w:style>
  <w:style w:type="character" w:customStyle="1" w:styleId="CabealhoChar">
    <w:name w:val="Cabeçalho Char"/>
    <w:link w:val="Cabealho"/>
    <w:uiPriority w:val="99"/>
    <w:rsid w:val="00D45C89"/>
    <w:rPr>
      <w:rFonts w:ascii="Arial" w:hAnsi="Arial" w:cs="Arial"/>
      <w:sz w:val="20"/>
      <w:szCs w:val="20"/>
    </w:rPr>
  </w:style>
  <w:style w:type="paragraph" w:styleId="Rodap">
    <w:name w:val="footer"/>
    <w:basedOn w:val="Normal"/>
    <w:link w:val="RodapChar"/>
    <w:uiPriority w:val="99"/>
    <w:unhideWhenUsed/>
    <w:rsid w:val="00D45C89"/>
    <w:pPr>
      <w:tabs>
        <w:tab w:val="center" w:pos="4252"/>
        <w:tab w:val="right" w:pos="8504"/>
      </w:tabs>
    </w:pPr>
    <w:rPr>
      <w:rFonts w:cs="Times New Roman"/>
    </w:rPr>
  </w:style>
  <w:style w:type="character" w:customStyle="1" w:styleId="RodapChar">
    <w:name w:val="Rodapé Char"/>
    <w:link w:val="Rodap"/>
    <w:uiPriority w:val="99"/>
    <w:rsid w:val="00D45C89"/>
    <w:rPr>
      <w:rFonts w:ascii="Arial" w:hAnsi="Arial" w:cs="Arial"/>
      <w:sz w:val="20"/>
      <w:szCs w:val="20"/>
    </w:rPr>
  </w:style>
  <w:style w:type="character" w:styleId="Refdecomentrio">
    <w:name w:val="annotation reference"/>
    <w:basedOn w:val="Fontepargpadro"/>
    <w:uiPriority w:val="99"/>
    <w:semiHidden/>
    <w:unhideWhenUsed/>
    <w:rsid w:val="002323EB"/>
    <w:rPr>
      <w:sz w:val="16"/>
      <w:szCs w:val="16"/>
    </w:rPr>
  </w:style>
  <w:style w:type="paragraph" w:styleId="Textodecomentrio">
    <w:name w:val="annotation text"/>
    <w:basedOn w:val="Normal"/>
    <w:link w:val="TextodecomentrioChar"/>
    <w:uiPriority w:val="99"/>
    <w:semiHidden/>
    <w:unhideWhenUsed/>
    <w:rsid w:val="002323EB"/>
  </w:style>
  <w:style w:type="character" w:customStyle="1" w:styleId="TextodecomentrioChar">
    <w:name w:val="Texto de comentário Char"/>
    <w:basedOn w:val="Fontepargpadro"/>
    <w:link w:val="Textodecomentrio"/>
    <w:uiPriority w:val="99"/>
    <w:semiHidden/>
    <w:rsid w:val="002323EB"/>
    <w:rPr>
      <w:rFonts w:ascii="Arial" w:hAnsi="Arial" w:cs="Arial"/>
    </w:rPr>
  </w:style>
  <w:style w:type="paragraph" w:styleId="Assuntodocomentrio">
    <w:name w:val="annotation subject"/>
    <w:basedOn w:val="Textodecomentrio"/>
    <w:next w:val="Textodecomentrio"/>
    <w:link w:val="AssuntodocomentrioChar"/>
    <w:uiPriority w:val="99"/>
    <w:semiHidden/>
    <w:unhideWhenUsed/>
    <w:rsid w:val="002323EB"/>
    <w:rPr>
      <w:b/>
      <w:bCs/>
    </w:rPr>
  </w:style>
  <w:style w:type="character" w:customStyle="1" w:styleId="AssuntodocomentrioChar">
    <w:name w:val="Assunto do comentário Char"/>
    <w:basedOn w:val="TextodecomentrioChar"/>
    <w:link w:val="Assuntodocomentrio"/>
    <w:uiPriority w:val="99"/>
    <w:semiHidden/>
    <w:rsid w:val="002323EB"/>
    <w:rPr>
      <w:rFonts w:ascii="Arial" w:hAnsi="Arial" w:cs="Arial"/>
      <w:b/>
      <w:bCs/>
    </w:rPr>
  </w:style>
</w:styles>
</file>

<file path=word/webSettings.xml><?xml version="1.0" encoding="utf-8"?>
<w:webSettings xmlns:r="http://schemas.openxmlformats.org/officeDocument/2006/relationships" xmlns:w="http://schemas.openxmlformats.org/wordprocessingml/2006/main">
  <w:divs>
    <w:div w:id="1290167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160</Words>
  <Characters>1088</Characters>
  <Application>Microsoft Office Word</Application>
  <DocSecurity>0</DocSecurity>
  <Lines>9</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Gustavo Oliveira</dc:creator>
  <cp:lastModifiedBy>gustavo.oliveira</cp:lastModifiedBy>
  <cp:revision>2</cp:revision>
  <cp:lastPrinted>2011-12-15T22:39:00Z</cp:lastPrinted>
  <dcterms:created xsi:type="dcterms:W3CDTF">2013-10-03T22:48:00Z</dcterms:created>
  <dcterms:modified xsi:type="dcterms:W3CDTF">2013-10-03T22:48:00Z</dcterms:modified>
</cp:coreProperties>
</file>